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926" w:rsidRPr="007754D8" w:rsidRDefault="00C21725" w:rsidP="002B1D0B">
      <w:pPr>
        <w:pStyle w:val="berschrift3"/>
      </w:pPr>
      <w:bookmarkStart w:id="0" w:name="_GoBack"/>
      <w:bookmarkEnd w:id="0"/>
      <w:r>
        <w:t>Modellbezeichnung</w:t>
      </w:r>
    </w:p>
    <w:tbl>
      <w:tblPr>
        <w:tblStyle w:val="Tabellenraster"/>
        <w:tblW w:w="146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7"/>
        <w:gridCol w:w="3645"/>
        <w:gridCol w:w="3649"/>
        <w:gridCol w:w="3649"/>
      </w:tblGrid>
      <w:tr w:rsidR="00E461F2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E461F2" w:rsidRPr="007754D8" w:rsidRDefault="00E461F2" w:rsidP="00A165B7">
            <w:pPr>
              <w:pStyle w:val="berschrift2"/>
              <w:jc w:val="center"/>
              <w:outlineLvl w:val="1"/>
            </w:pPr>
            <w:r w:rsidRPr="007754D8">
              <w:t>L</w:t>
            </w:r>
            <w:ins w:id="1" w:author="Autor">
              <w:r w:rsidR="00A165B7">
                <w:t>2</w:t>
              </w:r>
            </w:ins>
            <w:del w:id="2" w:author="Autor">
              <w:r w:rsidR="00A165B7" w:rsidDel="00A165B7">
                <w:delText>5</w:delText>
              </w:r>
            </w:del>
            <w:r w:rsidRPr="007754D8">
              <w:t xml:space="preserve"> Cache + L3 Cache</w:t>
            </w:r>
          </w:p>
        </w:tc>
        <w:tc>
          <w:tcPr>
            <w:tcW w:w="10943" w:type="dxa"/>
            <w:gridSpan w:val="3"/>
            <w:shd w:val="clear" w:color="auto" w:fill="auto"/>
            <w:vAlign w:val="center"/>
          </w:tcPr>
          <w:p w:rsidR="00E461F2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Cache </w:instrText>
            </w:r>
            <w:r>
              <w:fldChar w:fldCharType="separate"/>
            </w:r>
            <w:r>
              <w:t>«Cache»</w:t>
            </w:r>
            <w:r>
              <w:fldChar w:fldCharType="end"/>
            </w:r>
          </w:p>
        </w:tc>
      </w:tr>
      <w:tr w:rsidR="00E461F2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E461F2" w:rsidRPr="007754D8" w:rsidRDefault="00A165B7" w:rsidP="00A165B7">
            <w:pPr>
              <w:pStyle w:val="berschrift2"/>
              <w:jc w:val="center"/>
              <w:outlineLvl w:val="1"/>
            </w:pPr>
            <w:del w:id="3" w:author="Autor">
              <w:r w:rsidDel="00A165B7">
                <w:delText>XYZ</w:delText>
              </w:r>
            </w:del>
            <w:ins w:id="4" w:author="Autor">
              <w:r>
                <w:t>TDP</w:t>
              </w:r>
            </w:ins>
            <w:r w:rsidR="00E461F2" w:rsidRPr="007754D8">
              <w:t xml:space="preserve"> (Watt)</w:t>
            </w:r>
          </w:p>
        </w:tc>
        <w:tc>
          <w:tcPr>
            <w:tcW w:w="10943" w:type="dxa"/>
            <w:gridSpan w:val="3"/>
            <w:shd w:val="clear" w:color="auto" w:fill="auto"/>
            <w:vAlign w:val="center"/>
          </w:tcPr>
          <w:p w:rsidR="00E461F2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TDP </w:instrText>
            </w:r>
            <w:r>
              <w:fldChar w:fldCharType="separate"/>
            </w:r>
            <w:r>
              <w:t>«TDP»</w:t>
            </w:r>
            <w:r>
              <w:fldChar w:fldCharType="end"/>
            </w:r>
          </w:p>
        </w:tc>
      </w:tr>
      <w:tr w:rsidR="00E461F2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E461F2" w:rsidRPr="007754D8" w:rsidRDefault="00E461F2" w:rsidP="007E3A46">
            <w:pPr>
              <w:pStyle w:val="berschrift2"/>
              <w:jc w:val="center"/>
              <w:outlineLvl w:val="1"/>
            </w:pPr>
            <w:r w:rsidRPr="007754D8">
              <w:t xml:space="preserve">MHz </w:t>
            </w:r>
            <w:r w:rsidR="007E3A46">
              <w:t>–</w:t>
            </w:r>
            <w:r w:rsidRPr="007754D8">
              <w:t xml:space="preserve"> Turbo</w:t>
            </w:r>
          </w:p>
        </w:tc>
        <w:tc>
          <w:tcPr>
            <w:tcW w:w="10943" w:type="dxa"/>
            <w:gridSpan w:val="3"/>
            <w:shd w:val="clear" w:color="auto" w:fill="auto"/>
            <w:vAlign w:val="center"/>
          </w:tcPr>
          <w:p w:rsidR="00E461F2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MHz </w:instrText>
            </w:r>
            <w:r>
              <w:fldChar w:fldCharType="separate"/>
            </w:r>
            <w:r>
              <w:t>«MHz»</w:t>
            </w:r>
            <w:r>
              <w:fldChar w:fldCharType="end"/>
            </w:r>
          </w:p>
        </w:tc>
      </w:tr>
      <w:tr w:rsidR="00E461F2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E461F2" w:rsidRPr="007754D8" w:rsidRDefault="00E461F2" w:rsidP="007178AE">
            <w:pPr>
              <w:pStyle w:val="berschrift2"/>
              <w:jc w:val="center"/>
              <w:outlineLvl w:val="1"/>
            </w:pPr>
            <w:r w:rsidRPr="007754D8">
              <w:t>Kerne/Threads</w:t>
            </w:r>
          </w:p>
        </w:tc>
        <w:tc>
          <w:tcPr>
            <w:tcW w:w="10943" w:type="dxa"/>
            <w:gridSpan w:val="3"/>
            <w:shd w:val="clear" w:color="auto" w:fill="auto"/>
            <w:vAlign w:val="center"/>
          </w:tcPr>
          <w:p w:rsidR="00E461F2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Kerne </w:instrText>
            </w:r>
            <w:r>
              <w:fldChar w:fldCharType="separate"/>
            </w:r>
            <w:r>
              <w:t>«Kerne»</w:t>
            </w:r>
            <w:r>
              <w:fldChar w:fldCharType="end"/>
            </w:r>
          </w:p>
        </w:tc>
      </w:tr>
      <w:tr w:rsidR="00C21725" w:rsidTr="007178AE">
        <w:trPr>
          <w:trHeight w:val="367"/>
        </w:trPr>
        <w:tc>
          <w:tcPr>
            <w:tcW w:w="3650" w:type="dxa"/>
            <w:shd w:val="clear" w:color="auto" w:fill="FFFF00"/>
            <w:vAlign w:val="center"/>
          </w:tcPr>
          <w:p w:rsidR="00C21725" w:rsidRDefault="00C21725" w:rsidP="007178AE">
            <w:pPr>
              <w:jc w:val="center"/>
            </w:pPr>
          </w:p>
        </w:tc>
        <w:tc>
          <w:tcPr>
            <w:tcW w:w="3650" w:type="dxa"/>
            <w:gridSpan w:val="2"/>
            <w:shd w:val="clear" w:color="auto" w:fill="FFFF00"/>
            <w:vAlign w:val="center"/>
          </w:tcPr>
          <w:p w:rsidR="00C21725" w:rsidRDefault="00C21725" w:rsidP="007178AE">
            <w:pPr>
              <w:jc w:val="center"/>
            </w:pPr>
          </w:p>
        </w:tc>
        <w:tc>
          <w:tcPr>
            <w:tcW w:w="3650" w:type="dxa"/>
            <w:shd w:val="clear" w:color="auto" w:fill="FFFF00"/>
            <w:vAlign w:val="center"/>
          </w:tcPr>
          <w:p w:rsidR="00C21725" w:rsidRDefault="00C21725" w:rsidP="007178AE">
            <w:pPr>
              <w:jc w:val="center"/>
            </w:pPr>
          </w:p>
        </w:tc>
        <w:tc>
          <w:tcPr>
            <w:tcW w:w="3650" w:type="dxa"/>
            <w:shd w:val="clear" w:color="auto" w:fill="FFFF00"/>
            <w:vAlign w:val="center"/>
          </w:tcPr>
          <w:p w:rsidR="00C21725" w:rsidRDefault="00C21725" w:rsidP="007178AE">
            <w:pPr>
              <w:jc w:val="center"/>
            </w:pPr>
          </w:p>
        </w:tc>
      </w:tr>
      <w:tr w:rsidR="00622E2C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622E2C" w:rsidRPr="00867E2A" w:rsidRDefault="00622E2C" w:rsidP="00212C79">
            <w:pPr>
              <w:pStyle w:val="berschrift2"/>
              <w:jc w:val="center"/>
              <w:outlineLvl w:val="1"/>
              <w:rPr>
                <w:lang w:val="en-GB"/>
                <w:rPrChange w:id="5" w:author="Autor">
                  <w:rPr>
                    <w:lang w:val="fr-CH"/>
                  </w:rPr>
                </w:rPrChange>
              </w:rPr>
            </w:pPr>
            <w:r w:rsidRPr="00867E2A">
              <w:rPr>
                <w:lang w:val="en-GB"/>
                <w:rPrChange w:id="6" w:author="Autor">
                  <w:rPr>
                    <w:lang w:val="fr-CH"/>
                  </w:rPr>
                </w:rPrChange>
              </w:rPr>
              <w:t>Cine</w:t>
            </w:r>
            <w:r w:rsidR="00212C79" w:rsidRPr="00867E2A">
              <w:rPr>
                <w:lang w:val="en-GB"/>
                <w:rPrChange w:id="7" w:author="Autor">
                  <w:rPr>
                    <w:lang w:val="fr-CH"/>
                  </w:rPr>
                </w:rPrChange>
              </w:rPr>
              <w:t>b</w:t>
            </w:r>
            <w:r w:rsidRPr="00867E2A">
              <w:rPr>
                <w:lang w:val="en-GB"/>
                <w:rPrChange w:id="8" w:author="Autor">
                  <w:rPr>
                    <w:lang w:val="fr-CH"/>
                  </w:rPr>
                </w:rPrChange>
              </w:rPr>
              <w:t>ench R11.5 CPU Single 64 Bit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CBS64 </w:instrText>
            </w:r>
            <w:r>
              <w:fldChar w:fldCharType="separate"/>
            </w:r>
            <w:r>
              <w:t>«CBS64»</w:t>
            </w:r>
            <w:r>
              <w:fldChar w:fldCharType="end"/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622E2C" w:rsidRPr="007754D8" w:rsidRDefault="00622E2C" w:rsidP="007178AE">
            <w:pPr>
              <w:pStyle w:val="berschrift2"/>
              <w:jc w:val="center"/>
              <w:outlineLvl w:val="1"/>
            </w:pPr>
            <w:r w:rsidRPr="007754D8">
              <w:t>3DMark06 CPU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M_3DM </w:instrText>
            </w:r>
            <w:r>
              <w:fldChar w:fldCharType="separate"/>
            </w:r>
            <w:r>
              <w:t>«M_3DM»</w:t>
            </w:r>
            <w:r>
              <w:fldChar w:fldCharType="end"/>
            </w:r>
          </w:p>
        </w:tc>
      </w:tr>
      <w:tr w:rsidR="00622E2C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622E2C" w:rsidRPr="007754D8" w:rsidRDefault="00622E2C" w:rsidP="007178AE">
            <w:pPr>
              <w:pStyle w:val="berschrift2"/>
              <w:jc w:val="center"/>
              <w:outlineLvl w:val="1"/>
            </w:pPr>
            <w:r w:rsidRPr="007754D8">
              <w:t>Cine</w:t>
            </w:r>
            <w:r w:rsidR="00766D53">
              <w:t>b</w:t>
            </w:r>
            <w:r w:rsidRPr="007754D8">
              <w:t>ench R11.5 64 Bit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CB64 </w:instrText>
            </w:r>
            <w:r>
              <w:fldChar w:fldCharType="separate"/>
            </w:r>
            <w:r>
              <w:t>«CB64»</w:t>
            </w:r>
            <w:r>
              <w:fldChar w:fldCharType="end"/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622E2C" w:rsidRPr="007754D8" w:rsidRDefault="00622E2C" w:rsidP="00AC5C95">
            <w:pPr>
              <w:pStyle w:val="berschrift2"/>
              <w:jc w:val="center"/>
              <w:outlineLvl w:val="1"/>
            </w:pPr>
            <w:r w:rsidRPr="007754D8">
              <w:t>Cinebench R10 32 Bit Sing</w:t>
            </w:r>
            <w:r w:rsidR="007E3A46">
              <w:t>l</w:t>
            </w:r>
            <w:r w:rsidR="00AC5C95">
              <w:t>e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CB32 </w:instrText>
            </w:r>
            <w:r>
              <w:fldChar w:fldCharType="separate"/>
            </w:r>
            <w:r>
              <w:t>«CB32»</w:t>
            </w:r>
            <w:r>
              <w:fldChar w:fldCharType="end"/>
            </w:r>
          </w:p>
        </w:tc>
      </w:tr>
      <w:tr w:rsidR="00622E2C" w:rsidTr="007178AE">
        <w:trPr>
          <w:trHeight w:val="680"/>
        </w:trPr>
        <w:tc>
          <w:tcPr>
            <w:tcW w:w="3657" w:type="dxa"/>
            <w:gridSpan w:val="2"/>
            <w:shd w:val="clear" w:color="auto" w:fill="auto"/>
            <w:vAlign w:val="center"/>
          </w:tcPr>
          <w:p w:rsidR="00622E2C" w:rsidRPr="007754D8" w:rsidRDefault="00622E2C" w:rsidP="007178AE">
            <w:pPr>
              <w:pStyle w:val="berschrift2"/>
              <w:jc w:val="center"/>
              <w:outlineLvl w:val="1"/>
            </w:pPr>
            <w:r w:rsidRPr="007754D8">
              <w:t>SuperPI 1M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SPI </w:instrText>
            </w:r>
            <w:r>
              <w:fldChar w:fldCharType="separate"/>
            </w:r>
            <w:r>
              <w:t>«SPI»</w:t>
            </w:r>
            <w:r>
              <w:fldChar w:fldCharType="end"/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622E2C" w:rsidRPr="007754D8" w:rsidRDefault="006807EC" w:rsidP="007178AE">
            <w:pPr>
              <w:pStyle w:val="berschrift2"/>
              <w:jc w:val="center"/>
              <w:outlineLvl w:val="1"/>
            </w:pPr>
            <w:r w:rsidRPr="007754D8">
              <w:t>wPrime 32</w:t>
            </w:r>
          </w:p>
        </w:tc>
        <w:tc>
          <w:tcPr>
            <w:tcW w:w="3647" w:type="dxa"/>
            <w:shd w:val="clear" w:color="auto" w:fill="auto"/>
            <w:vAlign w:val="center"/>
          </w:tcPr>
          <w:p w:rsidR="00622E2C" w:rsidRDefault="00555F86" w:rsidP="007178AE">
            <w:pPr>
              <w:jc w:val="center"/>
            </w:pPr>
            <w:r>
              <w:fldChar w:fldCharType="begin"/>
            </w:r>
            <w:r>
              <w:instrText xml:space="preserve"> MERGEFIELD wP </w:instrText>
            </w:r>
            <w:r>
              <w:fldChar w:fldCharType="separate"/>
            </w:r>
            <w:r>
              <w:t>«wP»</w:t>
            </w:r>
            <w:r>
              <w:fldChar w:fldCharType="end"/>
            </w:r>
          </w:p>
        </w:tc>
      </w:tr>
      <w:tr w:rsidR="00421B74" w:rsidTr="007178AE">
        <w:trPr>
          <w:trHeight w:val="680"/>
        </w:trPr>
        <w:tc>
          <w:tcPr>
            <w:tcW w:w="3657" w:type="dxa"/>
            <w:gridSpan w:val="2"/>
            <w:shd w:val="clear" w:color="auto" w:fill="A6A6A6" w:themeFill="background1" w:themeFillShade="A6"/>
            <w:vAlign w:val="center"/>
          </w:tcPr>
          <w:p w:rsidR="00421B74" w:rsidRPr="007754D8" w:rsidRDefault="00421B74" w:rsidP="007178AE">
            <w:pPr>
              <w:pStyle w:val="berschrift2"/>
              <w:jc w:val="center"/>
              <w:outlineLvl w:val="1"/>
            </w:pPr>
          </w:p>
        </w:tc>
        <w:tc>
          <w:tcPr>
            <w:tcW w:w="3646" w:type="dxa"/>
            <w:shd w:val="clear" w:color="auto" w:fill="A6A6A6" w:themeFill="background1" w:themeFillShade="A6"/>
            <w:vAlign w:val="center"/>
          </w:tcPr>
          <w:p w:rsidR="00421B74" w:rsidRDefault="00421B74" w:rsidP="007178AE">
            <w:pPr>
              <w:jc w:val="center"/>
            </w:pPr>
          </w:p>
        </w:tc>
        <w:tc>
          <w:tcPr>
            <w:tcW w:w="3650" w:type="dxa"/>
            <w:shd w:val="clear" w:color="auto" w:fill="A6A6A6" w:themeFill="background1" w:themeFillShade="A6"/>
            <w:vAlign w:val="center"/>
          </w:tcPr>
          <w:p w:rsidR="00421B74" w:rsidRPr="007754D8" w:rsidRDefault="00421B74" w:rsidP="007178AE">
            <w:pPr>
              <w:pStyle w:val="berschrift2"/>
              <w:jc w:val="center"/>
              <w:outlineLvl w:val="1"/>
            </w:pPr>
          </w:p>
        </w:tc>
        <w:tc>
          <w:tcPr>
            <w:tcW w:w="3647" w:type="dxa"/>
            <w:shd w:val="clear" w:color="auto" w:fill="A6A6A6" w:themeFill="background1" w:themeFillShade="A6"/>
            <w:vAlign w:val="center"/>
          </w:tcPr>
          <w:p w:rsidR="00421B74" w:rsidRDefault="00421B74" w:rsidP="007178AE">
            <w:pPr>
              <w:jc w:val="center"/>
            </w:pPr>
          </w:p>
        </w:tc>
      </w:tr>
    </w:tbl>
    <w:p w:rsidR="009A52E1" w:rsidRDefault="009A52E1" w:rsidP="00F44A37"/>
    <w:sectPr w:rsidR="009A52E1" w:rsidSect="00CF49A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58" w:rsidRDefault="00B50E58" w:rsidP="00F44A37">
      <w:r>
        <w:separator/>
      </w:r>
    </w:p>
  </w:endnote>
  <w:endnote w:type="continuationSeparator" w:id="0">
    <w:p w:rsidR="00B50E58" w:rsidRDefault="00B50E58" w:rsidP="00F4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58" w:rsidRDefault="00B50E58" w:rsidP="00F44A37">
      <w:r>
        <w:separator/>
      </w:r>
    </w:p>
  </w:footnote>
  <w:footnote w:type="continuationSeparator" w:id="0">
    <w:p w:rsidR="00B50E58" w:rsidRDefault="00B50E58" w:rsidP="00F44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45"/>
    <w:rsid w:val="0014118A"/>
    <w:rsid w:val="00212C79"/>
    <w:rsid w:val="00256CF4"/>
    <w:rsid w:val="002B1D0B"/>
    <w:rsid w:val="002C09C9"/>
    <w:rsid w:val="00316154"/>
    <w:rsid w:val="0032130F"/>
    <w:rsid w:val="00361D84"/>
    <w:rsid w:val="003C6A22"/>
    <w:rsid w:val="00401AEC"/>
    <w:rsid w:val="00421B74"/>
    <w:rsid w:val="00455C14"/>
    <w:rsid w:val="00473A83"/>
    <w:rsid w:val="00486CEA"/>
    <w:rsid w:val="0049045B"/>
    <w:rsid w:val="004A7596"/>
    <w:rsid w:val="004B4C01"/>
    <w:rsid w:val="00520856"/>
    <w:rsid w:val="00530417"/>
    <w:rsid w:val="00552FC5"/>
    <w:rsid w:val="00554002"/>
    <w:rsid w:val="00555F86"/>
    <w:rsid w:val="00563F7F"/>
    <w:rsid w:val="00593915"/>
    <w:rsid w:val="005C1EA6"/>
    <w:rsid w:val="005D2AC2"/>
    <w:rsid w:val="00622E2C"/>
    <w:rsid w:val="00665859"/>
    <w:rsid w:val="00670820"/>
    <w:rsid w:val="006807EC"/>
    <w:rsid w:val="006E34B6"/>
    <w:rsid w:val="00700090"/>
    <w:rsid w:val="0070532F"/>
    <w:rsid w:val="007178AE"/>
    <w:rsid w:val="00725A3B"/>
    <w:rsid w:val="007425C8"/>
    <w:rsid w:val="00743A74"/>
    <w:rsid w:val="0075550D"/>
    <w:rsid w:val="00766D53"/>
    <w:rsid w:val="007754D8"/>
    <w:rsid w:val="007816D8"/>
    <w:rsid w:val="007C3DFF"/>
    <w:rsid w:val="007D1926"/>
    <w:rsid w:val="007D24C1"/>
    <w:rsid w:val="007E3A46"/>
    <w:rsid w:val="00867E2A"/>
    <w:rsid w:val="008E1D07"/>
    <w:rsid w:val="00905759"/>
    <w:rsid w:val="00906DD1"/>
    <w:rsid w:val="00916D7D"/>
    <w:rsid w:val="009626C0"/>
    <w:rsid w:val="009703C8"/>
    <w:rsid w:val="009A52E1"/>
    <w:rsid w:val="00A165B7"/>
    <w:rsid w:val="00A923FB"/>
    <w:rsid w:val="00AC5C95"/>
    <w:rsid w:val="00AE79B4"/>
    <w:rsid w:val="00AF04B3"/>
    <w:rsid w:val="00AF2FE4"/>
    <w:rsid w:val="00B50E58"/>
    <w:rsid w:val="00C21725"/>
    <w:rsid w:val="00C51E81"/>
    <w:rsid w:val="00C52060"/>
    <w:rsid w:val="00C54C61"/>
    <w:rsid w:val="00C702C1"/>
    <w:rsid w:val="00CE1090"/>
    <w:rsid w:val="00CF49A8"/>
    <w:rsid w:val="00D17887"/>
    <w:rsid w:val="00D22AC3"/>
    <w:rsid w:val="00D31490"/>
    <w:rsid w:val="00D76ED7"/>
    <w:rsid w:val="00DD2C57"/>
    <w:rsid w:val="00DD7761"/>
    <w:rsid w:val="00E14507"/>
    <w:rsid w:val="00E461F2"/>
    <w:rsid w:val="00EA18F2"/>
    <w:rsid w:val="00EA7B75"/>
    <w:rsid w:val="00EE0908"/>
    <w:rsid w:val="00F16FB6"/>
    <w:rsid w:val="00F36CF4"/>
    <w:rsid w:val="00F44A37"/>
    <w:rsid w:val="00F97145"/>
    <w:rsid w:val="00FA3612"/>
    <w:rsid w:val="00FC476F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4A37"/>
    <w:pPr>
      <w:spacing w:after="0" w:line="240" w:lineRule="auto"/>
    </w:pPr>
    <w:rPr>
      <w:noProof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rsid w:val="00486CEA"/>
    <w:pPr>
      <w:keepNext/>
      <w:keepLines/>
      <w:spacing w:after="480"/>
      <w:outlineLvl w:val="0"/>
    </w:pPr>
    <w:rPr>
      <w:rFonts w:ascii="Consolas" w:eastAsiaTheme="majorEastAsia" w:hAnsi="Consolas" w:cstheme="minorHAnsi"/>
      <w:b/>
      <w:bCs/>
      <w:color w:val="000000" w:themeColor="text1"/>
      <w:sz w:val="2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4A37"/>
    <w:pPr>
      <w:keepNext/>
      <w:keepLines/>
      <w:outlineLvl w:val="1"/>
    </w:pPr>
    <w:rPr>
      <w:rFonts w:eastAsiaTheme="majorEastAsia" w:cstheme="minorHAnsi"/>
      <w:b/>
      <w:bCs/>
      <w:color w:val="0F243E" w:themeColor="text2" w:themeShade="80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2B1D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A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86CEA"/>
    <w:rPr>
      <w:rFonts w:ascii="Consolas" w:eastAsiaTheme="majorEastAsia" w:hAnsi="Consolas" w:cstheme="minorHAnsi"/>
      <w:b/>
      <w:bCs/>
      <w:noProof/>
      <w:color w:val="000000" w:themeColor="text1"/>
      <w:sz w:val="28"/>
      <w:szCs w:val="7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4A37"/>
    <w:rPr>
      <w:rFonts w:eastAsiaTheme="majorEastAsia" w:cstheme="minorHAnsi"/>
      <w:b/>
      <w:bCs/>
      <w:noProof/>
      <w:color w:val="0F243E" w:themeColor="text2" w:themeShade="8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053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532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32130F"/>
    <w:pPr>
      <w:tabs>
        <w:tab w:val="center" w:pos="4536"/>
        <w:tab w:val="right" w:pos="9072"/>
      </w:tabs>
    </w:pPr>
    <w:rPr>
      <w:rFonts w:ascii="Consolas" w:hAnsi="Consolas"/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32130F"/>
    <w:rPr>
      <w:rFonts w:ascii="Consolas" w:hAnsi="Consolas"/>
      <w:noProof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B1D0B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5C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5C8"/>
    <w:rPr>
      <w:rFonts w:ascii="Segoe UI" w:hAnsi="Segoe UI" w:cs="Segoe UI"/>
      <w:noProof/>
      <w:sz w:val="18"/>
      <w:szCs w:val="18"/>
    </w:rPr>
  </w:style>
  <w:style w:type="paragraph" w:styleId="berarbeitung">
    <w:name w:val="Revision"/>
    <w:hidden/>
    <w:uiPriority w:val="99"/>
    <w:semiHidden/>
    <w:rsid w:val="00A165B7"/>
    <w:pPr>
      <w:spacing w:after="0" w:line="240" w:lineRule="auto"/>
    </w:pPr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/>
  <dcterms:created xsi:type="dcterms:W3CDTF">2015-04-29T16:42:00Z</dcterms:created>
  <dcterms:modified xsi:type="dcterms:W3CDTF">2015-04-30T07:23:00Z</dcterms:modified>
</cp:coreProperties>
</file>